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53B7BF08" w14:textId="21BE8307" w:rsidR="00D13E19" w:rsidRPr="00D13E19" w:rsidRDefault="00D13E19" w:rsidP="00D13E19">
      <w:pPr>
        <w:pStyle w:val="ParagrapheIndent2"/>
        <w:spacing w:line="258" w:lineRule="exact"/>
        <w:ind w:left="20" w:right="20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D13E19">
        <w:rPr>
          <w:rFonts w:ascii="Trebuchet MS" w:hAnsi="Trebuchet MS"/>
          <w:b/>
          <w:color w:val="000000"/>
          <w:sz w:val="20"/>
          <w:szCs w:val="20"/>
          <w:lang w:val="fr-FR"/>
        </w:rPr>
        <w:t>MARCHE N°</w:t>
      </w:r>
      <w:r>
        <w:rPr>
          <w:rFonts w:ascii="Trebuchet MS" w:hAnsi="Trebuchet MS"/>
          <w:b/>
          <w:color w:val="000000"/>
          <w:sz w:val="20"/>
          <w:szCs w:val="20"/>
          <w:lang w:val="fr-FR"/>
        </w:rPr>
        <w:t xml:space="preserve"> : </w:t>
      </w:r>
    </w:p>
    <w:p w14:paraId="4083C039" w14:textId="39A395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29CD91C1" w14:textId="2C2559A0" w:rsidR="00DE72D3" w:rsidRPr="00DE72D3" w:rsidRDefault="00D13E19" w:rsidP="00DE72D3">
      <w:pPr>
        <w:pStyle w:val="ParagrapheIndent2"/>
        <w:spacing w:line="232" w:lineRule="exact"/>
        <w:jc w:val="both"/>
        <w:rPr>
          <w:rFonts w:ascii="Trebuchet MS" w:hAnsi="Trebuchet MS"/>
          <w:b/>
          <w:color w:val="000000" w:themeColor="text1"/>
          <w:sz w:val="24"/>
          <w:lang w:val="fr-FR"/>
        </w:rPr>
      </w:pPr>
      <w:r w:rsidRPr="002F7A68">
        <w:rPr>
          <w:rFonts w:ascii="Trebuchet MS" w:hAnsi="Trebuchet MS"/>
          <w:b/>
          <w:color w:val="000000" w:themeColor="text1"/>
          <w:sz w:val="24"/>
          <w:lang w:val="fr-FR"/>
        </w:rPr>
        <w:t>Affaire N°</w:t>
      </w:r>
      <w:r w:rsidR="00D53FB8" w:rsidRPr="002F7A68">
        <w:rPr>
          <w:rFonts w:ascii="Trebuchet MS" w:hAnsi="Trebuchet MS"/>
          <w:b/>
          <w:color w:val="000000" w:themeColor="text1"/>
          <w:sz w:val="24"/>
          <w:lang w:val="fr-FR"/>
        </w:rPr>
        <w:t>202</w:t>
      </w:r>
      <w:r w:rsidR="00DE72D3">
        <w:rPr>
          <w:rFonts w:ascii="Trebuchet MS" w:hAnsi="Trebuchet MS"/>
          <w:b/>
          <w:color w:val="000000" w:themeColor="text1"/>
          <w:sz w:val="24"/>
          <w:lang w:val="fr-FR"/>
        </w:rPr>
        <w:t>5</w:t>
      </w:r>
      <w:r w:rsidR="00D53FB8" w:rsidRPr="002F7A68">
        <w:rPr>
          <w:rFonts w:ascii="Trebuchet MS" w:hAnsi="Trebuchet MS"/>
          <w:b/>
          <w:color w:val="000000" w:themeColor="text1"/>
          <w:sz w:val="24"/>
          <w:lang w:val="fr-FR"/>
        </w:rPr>
        <w:t>-A</w:t>
      </w:r>
      <w:r w:rsidR="00DE72D3">
        <w:rPr>
          <w:rFonts w:ascii="Trebuchet MS" w:hAnsi="Trebuchet MS"/>
          <w:b/>
          <w:color w:val="000000" w:themeColor="text1"/>
          <w:sz w:val="24"/>
          <w:lang w:val="fr-FR"/>
        </w:rPr>
        <w:t>0</w:t>
      </w:r>
      <w:r w:rsidR="003330F3">
        <w:rPr>
          <w:rFonts w:ascii="Trebuchet MS" w:hAnsi="Trebuchet MS"/>
          <w:b/>
          <w:color w:val="000000" w:themeColor="text1"/>
          <w:sz w:val="24"/>
          <w:lang w:val="fr-FR"/>
        </w:rPr>
        <w:t>11</w:t>
      </w:r>
      <w:r w:rsidR="0060150A" w:rsidRPr="002F7A68">
        <w:rPr>
          <w:rFonts w:ascii="Trebuchet MS" w:hAnsi="Trebuchet MS"/>
          <w:b/>
          <w:color w:val="000000" w:themeColor="text1"/>
          <w:sz w:val="24"/>
          <w:lang w:val="fr-FR"/>
        </w:rPr>
        <w:t xml:space="preserve"> :</w:t>
      </w:r>
      <w:r w:rsidR="00373D8C" w:rsidRPr="002F7A68">
        <w:rPr>
          <w:rFonts w:ascii="Trebuchet MS" w:hAnsi="Trebuchet MS"/>
          <w:b/>
          <w:color w:val="000000" w:themeColor="text1"/>
          <w:sz w:val="24"/>
          <w:lang w:val="fr-FR"/>
        </w:rPr>
        <w:t xml:space="preserve"> </w:t>
      </w:r>
      <w:r w:rsidR="003330F3" w:rsidRPr="003330F3">
        <w:rPr>
          <w:rFonts w:ascii="Trebuchet MS" w:hAnsi="Trebuchet MS"/>
          <w:b/>
          <w:color w:val="000000" w:themeColor="text1"/>
          <w:sz w:val="24"/>
          <w:lang w:val="fr-FR"/>
        </w:rPr>
        <w:t>Acquisition, installation et mise en service d'un système d'alignement et d'insolation sans masque pour le C2N UP Saclay</w:t>
      </w:r>
    </w:p>
    <w:p w14:paraId="49304589" w14:textId="77777777" w:rsidR="00330B11" w:rsidRPr="00AB5C4D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35D377A0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</w:t>
      </w:r>
      <w:r w:rsidR="00BA573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2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) </w:t>
      </w:r>
      <w:r w:rsidR="0060150A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le </w:t>
      </w:r>
      <w:r w:rsidR="00DE72D3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développement durable et la responsabilité sociétale</w:t>
      </w:r>
      <w:r w:rsidR="00D42816" w:rsidRP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critère </w:t>
      </w:r>
      <w:r w:rsidR="002F7A68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3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CB74F72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, si aucun des renseignements demandés n'est apporté par le candidat, la valeur technique </w:t>
      </w:r>
      <w:r w:rsidR="00A57E70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le développement durable et Responsabilité sociétale 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E76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one" w:sz="0" w:space="0" w:color="auto"/>
            </w:tcBorders>
            <w:vAlign w:val="center"/>
          </w:tcPr>
          <w:p w14:paraId="630EE8FF" w14:textId="77777777" w:rsidR="0060150A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00818A6" w14:textId="3CECCA05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5A219F15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1DBA5BA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6EEF2011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: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087A1CCB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63662FFB" w14:textId="026BEA2B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60150A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0526CF56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08CBD5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743E2D01" w14:textId="77777777" w:rsid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077FF6D" w14:textId="4E0D6DE8" w:rsidR="0060150A" w:rsidRPr="00085BB4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6131917" w14:textId="765C45CB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CEE71B5" w14:textId="739175B6" w:rsidR="00373D8C" w:rsidRDefault="00373D8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47E1B6D3" w:rsidR="00AF5035" w:rsidRPr="00085BB4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6D69C808" w:rsidR="00605DD5" w:rsidRPr="000157F7" w:rsidRDefault="00BA5737" w:rsidP="000157F7">
            <w:pPr>
              <w:ind w:left="36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lastRenderedPageBreak/>
              <w:t>2</w:t>
            </w:r>
            <w:r w:rsidR="000157F7">
              <w:rPr>
                <w:rFonts w:ascii="Trebuchet MS" w:eastAsia="Trebuchet MS" w:hAnsi="Trebuchet MS" w:cs="Trebuchet MS"/>
                <w:color w:val="000000"/>
              </w:rPr>
              <w:t>-</w:t>
            </w:r>
            <w:r w:rsidR="00B102C7" w:rsidRPr="000157F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0157F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0157F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3330F3">
              <w:rPr>
                <w:rFonts w:ascii="Trebuchet MS" w:eastAsia="Roboto" w:hAnsi="Trebuchet MS" w:cs="Roboto"/>
                <w:color w:val="000000"/>
              </w:rPr>
              <w:t>4</w:t>
            </w:r>
            <w:r w:rsidR="00E761B5">
              <w:rPr>
                <w:rFonts w:ascii="Trebuchet MS" w:eastAsia="Roboto" w:hAnsi="Trebuchet MS" w:cs="Roboto"/>
                <w:color w:val="000000"/>
              </w:rPr>
              <w:t>5</w:t>
            </w:r>
            <w:r w:rsidR="00D13E19" w:rsidRPr="000157F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6A95EF6D" w14:textId="77777777" w:rsidR="00D13E19" w:rsidRPr="00D13E19" w:rsidRDefault="00D13E19" w:rsidP="00D13E19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9E0AFD7" w14:textId="09C404C3" w:rsidR="00D13E19" w:rsidRPr="00533680" w:rsidRDefault="00BA5737" w:rsidP="00E761B5">
            <w:pPr>
              <w:rPr>
                <w:rFonts w:ascii="Trebuchet MS" w:eastAsia="Trebuchet MS" w:hAnsi="Trebuchet MS" w:cs="Trebuchet MS"/>
                <w:color w:val="000000"/>
                <w:u w:val="single"/>
              </w:rPr>
            </w:pPr>
            <w:r w:rsidRPr="00E761B5">
              <w:rPr>
                <w:rFonts w:ascii="Trebuchet MS" w:eastAsia="Trebuchet MS" w:hAnsi="Trebuchet MS" w:cs="Trebuchet MS"/>
                <w:color w:val="000000"/>
              </w:rPr>
              <w:t>2</w:t>
            </w:r>
            <w:r w:rsidR="00D13E19" w:rsidRPr="00E761B5">
              <w:rPr>
                <w:rFonts w:ascii="Trebuchet MS" w:eastAsia="Trebuchet MS" w:hAnsi="Trebuchet MS" w:cs="Trebuchet MS"/>
                <w:color w:val="000000"/>
              </w:rPr>
              <w:t>-1</w:t>
            </w:r>
            <w:r w:rsidRPr="00E761B5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3330F3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Performances de l’équipement</w:t>
            </w:r>
            <w:r w:rsidR="00533680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="00083D3A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(</w:t>
            </w:r>
            <w:r w:rsidR="009E75C7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sur </w:t>
            </w:r>
            <w:r w:rsidR="00B41849">
              <w:rPr>
                <w:rFonts w:ascii="Trebuchet MS" w:eastAsia="Trebuchet MS" w:hAnsi="Trebuchet MS" w:cs="Trebuchet MS"/>
                <w:color w:val="000000"/>
                <w:u w:val="single"/>
              </w:rPr>
              <w:t>25</w:t>
            </w:r>
            <w:r w:rsidR="00533680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="009E75C7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points</w:t>
            </w:r>
            <w:r w:rsidR="00D13E19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)</w:t>
            </w:r>
          </w:p>
          <w:p w14:paraId="067BEF23" w14:textId="5024A992" w:rsidR="00396329" w:rsidRPr="009C16FB" w:rsidRDefault="00396329" w:rsidP="002809E8">
            <w:pPr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EEDF79B" w14:textId="5F7AED9C" w:rsidR="001D625A" w:rsidRDefault="00BA5737" w:rsidP="002F7A68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La société candidate devra </w:t>
            </w:r>
            <w:r w:rsidR="002F7A68">
              <w:rPr>
                <w:rFonts w:ascii="Trebuchet MS" w:eastAsia="Trebuchet MS" w:hAnsi="Trebuchet MS" w:cs="Trebuchet MS"/>
                <w:color w:val="000000"/>
              </w:rPr>
              <w:t>présenter</w:t>
            </w:r>
            <w:r w:rsidR="003347FD">
              <w:rPr>
                <w:rFonts w:ascii="Trebuchet MS" w:eastAsia="Trebuchet MS" w:hAnsi="Trebuchet MS" w:cs="Trebuchet MS"/>
                <w:color w:val="000000"/>
              </w:rPr>
              <w:t xml:space="preserve"> les </w:t>
            </w:r>
            <w:r w:rsidR="003330F3">
              <w:rPr>
                <w:rFonts w:ascii="Trebuchet MS" w:eastAsia="Trebuchet MS" w:hAnsi="Trebuchet MS" w:cs="Trebuchet MS"/>
                <w:color w:val="000000"/>
              </w:rPr>
              <w:t>performances</w:t>
            </w:r>
            <w:r w:rsidR="003347FD">
              <w:rPr>
                <w:rFonts w:ascii="Trebuchet MS" w:eastAsia="Trebuchet MS" w:hAnsi="Trebuchet MS" w:cs="Trebuchet MS"/>
                <w:color w:val="000000"/>
              </w:rPr>
              <w:t xml:space="preserve"> de l’équipement proposé</w:t>
            </w:r>
            <w:r w:rsidR="003330F3">
              <w:rPr>
                <w:rFonts w:ascii="Trebuchet MS" w:eastAsia="Trebuchet MS" w:hAnsi="Trebuchet MS" w:cs="Trebuchet MS"/>
                <w:color w:val="000000"/>
              </w:rPr>
              <w:t xml:space="preserve"> selon les spécificités indiquées au CCTP</w:t>
            </w:r>
            <w:r w:rsidR="003347FD">
              <w:rPr>
                <w:rFonts w:ascii="Trebuchet MS" w:eastAsia="Trebuchet MS" w:hAnsi="Trebuchet MS" w:cs="Trebuchet MS"/>
                <w:color w:val="000000"/>
              </w:rPr>
              <w:t>.</w:t>
            </w:r>
          </w:p>
          <w:p w14:paraId="6FC12FEE" w14:textId="648AC053" w:rsidR="00533680" w:rsidRPr="00533680" w:rsidRDefault="003347FD" w:rsidP="00533680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L’offre devra comprendre également les fiches techniques de l’équipement proposé dans son ensemble</w:t>
            </w:r>
          </w:p>
          <w:p w14:paraId="1FA20E41" w14:textId="78F13BB7" w:rsidR="00673DB9" w:rsidRPr="009C16FB" w:rsidRDefault="00605DD5" w:rsidP="0084795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2B846A93" w14:textId="77777777" w:rsidR="00673DB9" w:rsidRPr="009C16FB" w:rsidRDefault="00AF5035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711CCC" w14:textId="77777777" w:rsidR="00AF5035" w:rsidRDefault="00AF5035" w:rsidP="00AF5035">
            <w:pPr>
              <w:spacing w:line="360" w:lineRule="auto"/>
              <w:jc w:val="both"/>
              <w:rPr>
                <w:ins w:id="0" w:author="Laetitia Echelard" w:date="2024-09-16T08:46:00Z"/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3F28532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1F841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3CE4F5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BA076B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669626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4B2CD9" w14:textId="77777777" w:rsidR="00D32BA6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CD551D" w14:textId="77777777" w:rsidR="001D625A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549A4B6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415E1A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C3DC9B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B51A5A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A1D084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108699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453E36" w14:textId="5C08A0CE" w:rsidR="008370B7" w:rsidRPr="00D32BA6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8147E7C" w14:textId="59A07A55" w:rsidR="003347FD" w:rsidRDefault="003347FD">
      <w:pPr>
        <w:spacing w:after="200" w:line="276" w:lineRule="auto"/>
        <w:rPr>
          <w:b/>
          <w:bCs/>
        </w:rPr>
      </w:pPr>
    </w:p>
    <w:p w14:paraId="052BADF1" w14:textId="21DD4915" w:rsidR="00B32B20" w:rsidRDefault="003347FD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C2468" w:rsidRPr="00085BB4" w14:paraId="416A6581" w14:textId="77777777" w:rsidTr="009B1A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5D7A38F" w14:textId="77777777" w:rsidR="00DC2468" w:rsidRPr="00D13E19" w:rsidRDefault="00DC2468" w:rsidP="009B1A38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0D85A9D6" w14:textId="26FEBE3C" w:rsidR="00A044E0" w:rsidRPr="00B41849" w:rsidRDefault="00A044E0" w:rsidP="00A044E0">
            <w:pPr>
              <w:ind w:left="360"/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</w:pPr>
            <w:r w:rsidRPr="00A044E0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>2-2</w:t>
            </w:r>
            <w:r w:rsidR="00B41849" w:rsidRPr="00B41849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 xml:space="preserve"> Tests de résolution</w:t>
            </w:r>
            <w:r w:rsidRPr="00A044E0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 xml:space="preserve"> (Sur </w:t>
            </w:r>
            <w:r w:rsidR="003330F3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>1</w:t>
            </w:r>
            <w:r w:rsidR="00A14939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>2</w:t>
            </w:r>
            <w:r w:rsidRPr="00A044E0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 xml:space="preserve"> points)</w:t>
            </w:r>
          </w:p>
          <w:p w14:paraId="346FD5D0" w14:textId="77777777" w:rsidR="00DC2468" w:rsidRPr="009C16FB" w:rsidRDefault="00DC2468" w:rsidP="00DE72D3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DC2468" w:rsidRPr="00085BB4" w14:paraId="46D32D80" w14:textId="77777777" w:rsidTr="009B1A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822B0DA" w14:textId="7717EB17" w:rsidR="00E81CF1" w:rsidRDefault="00E81CF1" w:rsidP="003229AD">
            <w:pPr>
              <w:spacing w:line="360" w:lineRule="auto"/>
              <w:rPr>
                <w:rFonts w:ascii="Trebuchet MS" w:eastAsia="Trebuchet MS" w:hAnsi="Trebuchet MS" w:cs="Trebuchet MS"/>
                <w:bCs w:val="0"/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Les tests seront réalisés sur les échantillons fournis lors de la phase de sélection </w:t>
            </w:r>
          </w:p>
          <w:p w14:paraId="00FC0DDB" w14:textId="77777777" w:rsid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</w:p>
          <w:p w14:paraId="4B366C8C" w14:textId="77777777" w:rsidR="00E81CF1" w:rsidRDefault="00E81CF1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</w:p>
          <w:p w14:paraId="4946ECE2" w14:textId="6BA2BEC0" w:rsidR="00E81CF1" w:rsidRDefault="00E81CF1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  <w:p w14:paraId="5D7CAD15" w14:textId="1308D6AC" w:rsidR="00E81CF1" w:rsidRDefault="00E81CF1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  <w:p w14:paraId="5520485E" w14:textId="52852DB7" w:rsidR="00E81CF1" w:rsidRDefault="00E81CF1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  <w:p w14:paraId="5A37B114" w14:textId="25911FD0" w:rsidR="00E81CF1" w:rsidRDefault="00E81CF1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  <w:p w14:paraId="4B7E3658" w14:textId="43F7A842" w:rsidR="00E81CF1" w:rsidRDefault="00E81CF1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  <w:p w14:paraId="0EFEC119" w14:textId="77777777" w:rsidR="00E81CF1" w:rsidRDefault="00E81CF1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</w:p>
          <w:p w14:paraId="63AEE82E" w14:textId="77777777" w:rsidR="00E81CF1" w:rsidRDefault="00E81CF1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</w:p>
          <w:p w14:paraId="6059FBA6" w14:textId="77777777" w:rsidR="00E81CF1" w:rsidRDefault="00E81CF1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</w:p>
          <w:p w14:paraId="3B0841DA" w14:textId="480E1C21" w:rsidR="00E81CF1" w:rsidRPr="00281677" w:rsidRDefault="00E81CF1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</w:p>
        </w:tc>
      </w:tr>
    </w:tbl>
    <w:p w14:paraId="4C5910BF" w14:textId="1B861557" w:rsidR="00DE72D3" w:rsidRDefault="00DE72D3">
      <w:pPr>
        <w:spacing w:after="200" w:line="276" w:lineRule="auto"/>
        <w:rPr>
          <w:rFonts w:ascii="Trebuchet MS" w:hAnsi="Trebuchet MS" w:cs="Times New Roman"/>
          <w:b/>
        </w:rPr>
      </w:pPr>
    </w:p>
    <w:p w14:paraId="452E47D2" w14:textId="0FAF99DB" w:rsidR="000508C3" w:rsidRDefault="00DE72D3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80E8C" w:rsidRPr="00085BB4" w14:paraId="49E135D8" w14:textId="77777777" w:rsidTr="00DF3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5DEA86D" w14:textId="70789F8C" w:rsidR="00D80E8C" w:rsidRPr="00D13E19" w:rsidRDefault="00D80E8C" w:rsidP="00DF306A">
            <w:pPr>
              <w:ind w:left="360"/>
              <w:rPr>
                <w:rFonts w:ascii="Trebuchet MS" w:hAnsi="Trebuchet MS" w:cs="Times New Roman"/>
                <w:u w:val="single"/>
              </w:rPr>
            </w:pPr>
            <w:r>
              <w:rPr>
                <w:rFonts w:ascii="Trebuchet MS" w:hAnsi="Trebuchet MS" w:cs="Times New Roman"/>
              </w:rPr>
              <w:lastRenderedPageBreak/>
              <w:br w:type="page"/>
            </w:r>
          </w:p>
          <w:p w14:paraId="09F038CA" w14:textId="76A333FB" w:rsidR="00D80E8C" w:rsidRPr="001D625A" w:rsidRDefault="00D80E8C" w:rsidP="00DE72D3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3347FD">
              <w:rPr>
                <w:rFonts w:ascii="Trebuchet MS" w:eastAsia="Roboto" w:hAnsi="Trebuchet MS" w:cs="Roboto"/>
                <w:color w:val="000000"/>
                <w:u w:val="single"/>
              </w:rPr>
              <w:t>2-</w:t>
            </w:r>
            <w:r w:rsidR="00A044E0">
              <w:rPr>
                <w:rFonts w:ascii="Trebuchet MS" w:eastAsia="Roboto" w:hAnsi="Trebuchet MS" w:cs="Roboto"/>
                <w:color w:val="000000"/>
                <w:u w:val="single"/>
              </w:rPr>
              <w:t>3</w:t>
            </w:r>
            <w:r w:rsidR="00A044E0" w:rsidRPr="003347FD">
              <w:rPr>
                <w:rFonts w:ascii="Trebuchet MS" w:eastAsia="Roboto" w:hAnsi="Trebuchet MS" w:cs="Roboto"/>
                <w:color w:val="000000"/>
                <w:u w:val="single"/>
              </w:rPr>
              <w:t xml:space="preserve"> Contenu</w:t>
            </w:r>
            <w:r w:rsidR="00DE72D3" w:rsidRPr="003347FD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 xml:space="preserve"> </w:t>
            </w:r>
            <w:r w:rsidR="002223CE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 xml:space="preserve">du SAV ; Contenu </w:t>
            </w:r>
            <w:r w:rsidR="00DE72D3" w:rsidRPr="003347FD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et modalités</w:t>
            </w:r>
            <w:r w:rsidR="002223CE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 xml:space="preserve"> de</w:t>
            </w:r>
            <w:r w:rsidR="00DE72D3" w:rsidRPr="003347FD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 xml:space="preserve"> la garantie proposée</w:t>
            </w:r>
            <w:r w:rsidR="00DE72D3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Pr="001D625A">
              <w:rPr>
                <w:rFonts w:ascii="Trebuchet MS" w:eastAsia="Roboto" w:hAnsi="Trebuchet MS" w:cs="Roboto"/>
                <w:color w:val="000000"/>
                <w:u w:val="single"/>
              </w:rPr>
              <w:t xml:space="preserve">(sur </w:t>
            </w:r>
            <w:r w:rsidR="00DE72D3">
              <w:rPr>
                <w:rFonts w:ascii="Trebuchet MS" w:eastAsia="Roboto" w:hAnsi="Trebuchet MS" w:cs="Roboto"/>
                <w:color w:val="000000"/>
                <w:u w:val="single"/>
              </w:rPr>
              <w:t xml:space="preserve">5 </w:t>
            </w:r>
            <w:r w:rsidRPr="001D625A">
              <w:rPr>
                <w:rFonts w:ascii="Trebuchet MS" w:eastAsia="Roboto" w:hAnsi="Trebuchet MS" w:cs="Roboto"/>
                <w:color w:val="000000"/>
                <w:u w:val="single"/>
              </w:rPr>
              <w:t>points)</w:t>
            </w:r>
          </w:p>
          <w:p w14:paraId="5FBF5308" w14:textId="77777777" w:rsidR="00D80E8C" w:rsidRPr="009C16FB" w:rsidRDefault="00D80E8C" w:rsidP="00DF306A">
            <w:pPr>
              <w:rPr>
                <w:rFonts w:ascii="Trebuchet MS" w:hAnsi="Trebuchet MS" w:cs="Times New Roman"/>
              </w:rPr>
            </w:pPr>
          </w:p>
        </w:tc>
      </w:tr>
      <w:tr w:rsidR="00D80E8C" w:rsidRPr="00085BB4" w14:paraId="1F30A058" w14:textId="77777777" w:rsidTr="00DF3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7AC359C" w14:textId="68E42603" w:rsidR="00DE72D3" w:rsidRDefault="00DE72D3" w:rsidP="00DE72D3">
            <w:pPr>
              <w:spacing w:line="360" w:lineRule="auto"/>
              <w:rPr>
                <w:b w:val="0"/>
                <w:bCs w:val="0"/>
              </w:rPr>
            </w:pPr>
            <w:r w:rsidRPr="009F7574">
              <w:t>La société candidate devra préciser :</w:t>
            </w:r>
          </w:p>
          <w:p w14:paraId="4DA48AB3" w14:textId="57CD0416" w:rsidR="00A044E0" w:rsidRPr="008261B9" w:rsidRDefault="00A044E0" w:rsidP="00A044E0">
            <w:pPr>
              <w:spacing w:line="360" w:lineRule="auto"/>
            </w:pPr>
            <w:r w:rsidRPr="008261B9">
              <w:sym w:font="Symbol" w:char="F0B7"/>
            </w:r>
            <w:r w:rsidRPr="008261B9">
              <w:t xml:space="preserve"> </w:t>
            </w:r>
            <w:r w:rsidRPr="00D80E8C">
              <w:t>Le</w:t>
            </w:r>
            <w:r>
              <w:t xml:space="preserve"> support du SAV proposé : </w:t>
            </w:r>
            <w:r w:rsidRPr="008261B9">
              <w:t xml:space="preserve"> </w:t>
            </w:r>
            <w:r>
              <w:t>l</w:t>
            </w:r>
            <w:r w:rsidRPr="008261B9">
              <w:t>a qualité et les types d'interventions proposées dans ce cadre</w:t>
            </w:r>
          </w:p>
          <w:p w14:paraId="13932EDD" w14:textId="3D9ABC5C" w:rsidR="00A044E0" w:rsidRPr="00A044E0" w:rsidRDefault="002C29BD" w:rsidP="00DE72D3">
            <w:pPr>
              <w:spacing w:line="360" w:lineRule="auto"/>
            </w:pPr>
            <w:r>
              <w:t>Le</w:t>
            </w:r>
            <w:r w:rsidR="00A044E0" w:rsidRPr="008261B9">
              <w:t xml:space="preserve"> nombre et la qualification du personnel</w:t>
            </w:r>
            <w:r w:rsidR="00A044E0">
              <w:t xml:space="preserve"> et l</w:t>
            </w:r>
            <w:r w:rsidR="00A044E0" w:rsidRPr="008261B9">
              <w:t>a durée du support et disponibilité des pièces détachées</w:t>
            </w:r>
          </w:p>
          <w:p w14:paraId="64918447" w14:textId="0D6DEED3" w:rsidR="00DE72D3" w:rsidRPr="00D80E8C" w:rsidRDefault="00DE72D3" w:rsidP="00DE72D3">
            <w:pPr>
              <w:spacing w:line="360" w:lineRule="auto"/>
              <w:jc w:val="both"/>
            </w:pPr>
            <w:r w:rsidRPr="008261B9">
              <w:sym w:font="Symbol" w:char="F0B7"/>
            </w:r>
            <w:r w:rsidRPr="008261B9">
              <w:t xml:space="preserve"> </w:t>
            </w:r>
            <w:r w:rsidRPr="00D80E8C">
              <w:t xml:space="preserve">Les pièces </w:t>
            </w:r>
            <w:r w:rsidR="00A044E0">
              <w:t xml:space="preserve">détachées </w:t>
            </w:r>
            <w:r w:rsidRPr="00D80E8C">
              <w:t>ou options exclues de la garantie</w:t>
            </w:r>
          </w:p>
          <w:p w14:paraId="3D8C7322" w14:textId="77777777" w:rsidR="00DE72D3" w:rsidRPr="00D80E8C" w:rsidRDefault="00DE72D3" w:rsidP="00DE72D3">
            <w:pPr>
              <w:spacing w:line="360" w:lineRule="auto"/>
              <w:jc w:val="both"/>
            </w:pPr>
            <w:r w:rsidRPr="008261B9">
              <w:sym w:font="Symbol" w:char="F0B7"/>
            </w:r>
            <w:r w:rsidRPr="008261B9">
              <w:t xml:space="preserve"> </w:t>
            </w:r>
            <w:r w:rsidRPr="00D80E8C">
              <w:t>Les modalités et délais d’intervention en cas de panne pendant la durée de garantie</w:t>
            </w:r>
          </w:p>
          <w:p w14:paraId="5029A2F0" w14:textId="77777777" w:rsidR="00DE72D3" w:rsidRPr="00281677" w:rsidRDefault="00DE72D3" w:rsidP="00DE72D3">
            <w:pPr>
              <w:spacing w:line="360" w:lineRule="auto"/>
            </w:pPr>
            <w:r w:rsidRPr="008261B9">
              <w:sym w:font="Symbol" w:char="F0B7"/>
            </w:r>
            <w:r w:rsidRPr="008261B9">
              <w:t xml:space="preserve"> La durée d'immobilisation </w:t>
            </w:r>
            <w:r>
              <w:t xml:space="preserve">qui ne devra pas excéder </w:t>
            </w:r>
            <w:r w:rsidRPr="007C685D">
              <w:rPr>
                <w:color w:val="000000"/>
              </w:rPr>
              <w:t xml:space="preserve">huit heures ouvrées pour une </w:t>
            </w:r>
            <w:r>
              <w:rPr>
                <w:color w:val="000000"/>
              </w:rPr>
              <w:t>intervention</w:t>
            </w:r>
            <w:r w:rsidRPr="007C685D">
              <w:rPr>
                <w:color w:val="000000"/>
              </w:rPr>
              <w:t xml:space="preserve"> sur site, ou huit jours consécutifs pour une </w:t>
            </w:r>
            <w:r>
              <w:rPr>
                <w:color w:val="000000"/>
              </w:rPr>
              <w:t>intervention</w:t>
            </w:r>
            <w:r w:rsidRPr="007C685D">
              <w:rPr>
                <w:color w:val="000000"/>
              </w:rPr>
              <w:t xml:space="preserve"> chez le titulaire</w:t>
            </w:r>
          </w:p>
          <w:p w14:paraId="6B15865E" w14:textId="77777777" w:rsidR="00D80E8C" w:rsidRPr="009C16FB" w:rsidRDefault="00D80E8C" w:rsidP="00DF306A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33D0C52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292118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E77614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A9A786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8C7361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3336D0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CAC86A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777847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4E19A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3BF28A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D4792B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D3922B7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F593E2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F3710E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E914D68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536B9F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EF9282" w14:textId="77777777" w:rsidR="00D80E8C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508F02F" w14:textId="77777777" w:rsidR="00281677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102F15" w14:textId="77777777" w:rsidR="00281677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546842" w14:textId="52541756" w:rsidR="005E223B" w:rsidRPr="00A044E0" w:rsidRDefault="005E223B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</w:p>
        </w:tc>
      </w:tr>
      <w:tr w:rsidR="003662A8" w:rsidRPr="00085BB4" w14:paraId="11C3B418" w14:textId="77777777" w:rsidTr="00DC1E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46688CC" w14:textId="4ED7E6AA" w:rsidR="003662A8" w:rsidRPr="00D13E19" w:rsidRDefault="000508C3" w:rsidP="00DC1E16">
            <w:pPr>
              <w:ind w:left="360"/>
              <w:rPr>
                <w:rFonts w:ascii="Trebuchet MS" w:hAnsi="Trebuchet MS" w:cs="Times New Roman"/>
                <w:u w:val="single"/>
              </w:rPr>
            </w:pPr>
            <w:r>
              <w:rPr>
                <w:rFonts w:ascii="Trebuchet MS" w:hAnsi="Trebuchet MS" w:cs="Times New Roman"/>
              </w:rPr>
              <w:lastRenderedPageBreak/>
              <w:br w:type="page"/>
            </w:r>
          </w:p>
          <w:p w14:paraId="1C9AFE10" w14:textId="222AC92F" w:rsidR="003662A8" w:rsidRPr="008261B9" w:rsidRDefault="003C3C08" w:rsidP="00DC1E16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A044E0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>2</w:t>
            </w:r>
            <w:r w:rsidR="003662A8" w:rsidRPr="00A044E0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>-</w:t>
            </w:r>
            <w:r w:rsidR="008370B7" w:rsidRPr="00A044E0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>4</w:t>
            </w:r>
            <w:r w:rsidR="008937F2" w:rsidRPr="00A044E0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 xml:space="preserve"> </w:t>
            </w:r>
            <w:r w:rsidR="00A044E0" w:rsidRPr="00A044E0">
              <w:rPr>
                <w:rFonts w:ascii="Trebuchet MS" w:eastAsia="Trebuchet MS" w:hAnsi="Trebuchet MS" w:cs="Trebuchet MS"/>
                <w:i/>
                <w:iCs/>
                <w:color w:val="000000"/>
                <w:u w:val="single"/>
              </w:rPr>
              <w:t>Contenu de la formation proposée</w:t>
            </w:r>
            <w:r w:rsidR="00A044E0">
              <w:rPr>
                <w:rFonts w:ascii="Trebuchet MS" w:eastAsia="Trebuchet MS" w:hAnsi="Trebuchet MS" w:cs="Trebuchet MS"/>
                <w:i/>
                <w:color w:val="000000"/>
              </w:rPr>
              <w:t xml:space="preserve"> </w:t>
            </w:r>
            <w:r w:rsidR="00041217" w:rsidRPr="008261B9">
              <w:rPr>
                <w:rFonts w:ascii="Trebuchet MS" w:eastAsia="Roboto" w:hAnsi="Trebuchet MS" w:cs="Roboto"/>
                <w:color w:val="000000"/>
                <w:u w:val="single"/>
              </w:rPr>
              <w:t>(</w:t>
            </w:r>
            <w:r w:rsidR="009E75C7" w:rsidRPr="008261B9">
              <w:rPr>
                <w:rFonts w:ascii="Trebuchet MS" w:hAnsi="Trebuchet MS" w:cs="Times New Roman"/>
                <w:u w:val="single"/>
              </w:rPr>
              <w:t xml:space="preserve">sur </w:t>
            </w:r>
            <w:r w:rsidR="00A14939">
              <w:rPr>
                <w:rFonts w:ascii="Trebuchet MS" w:hAnsi="Trebuchet MS" w:cs="Times New Roman"/>
                <w:u w:val="single"/>
              </w:rPr>
              <w:t>3</w:t>
            </w:r>
            <w:r w:rsidR="008937F2" w:rsidRPr="008261B9">
              <w:rPr>
                <w:rFonts w:ascii="Trebuchet MS" w:hAnsi="Trebuchet MS" w:cs="Times New Roman"/>
                <w:u w:val="single"/>
              </w:rPr>
              <w:t xml:space="preserve"> </w:t>
            </w:r>
            <w:r w:rsidR="009E75C7" w:rsidRPr="008261B9">
              <w:rPr>
                <w:rFonts w:ascii="Trebuchet MS" w:hAnsi="Trebuchet MS" w:cs="Times New Roman"/>
                <w:u w:val="single"/>
              </w:rPr>
              <w:t>points</w:t>
            </w:r>
            <w:r w:rsidR="003662A8" w:rsidRPr="008261B9">
              <w:rPr>
                <w:rFonts w:ascii="Trebuchet MS" w:hAnsi="Trebuchet MS" w:cs="Times New Roman"/>
                <w:u w:val="single"/>
              </w:rPr>
              <w:t>)</w:t>
            </w:r>
          </w:p>
          <w:p w14:paraId="01115A59" w14:textId="77777777" w:rsidR="003662A8" w:rsidRPr="009C16FB" w:rsidRDefault="003662A8" w:rsidP="00DC1E16">
            <w:pPr>
              <w:rPr>
                <w:rFonts w:ascii="Trebuchet MS" w:hAnsi="Trebuchet MS" w:cs="Times New Roman"/>
              </w:rPr>
            </w:pPr>
          </w:p>
        </w:tc>
      </w:tr>
      <w:tr w:rsidR="003662A8" w:rsidRPr="00085BB4" w14:paraId="1181A87E" w14:textId="77777777" w:rsidTr="00DC1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C26CF88" w14:textId="1671F359" w:rsidR="008261B9" w:rsidRPr="008261B9" w:rsidRDefault="008261B9" w:rsidP="008261B9">
            <w:pPr>
              <w:spacing w:line="360" w:lineRule="auto"/>
            </w:pPr>
            <w:r w:rsidRPr="008261B9">
              <w:t>L’offre d</w:t>
            </w:r>
            <w:r>
              <w:t>e la société</w:t>
            </w:r>
            <w:r w:rsidRPr="008261B9">
              <w:t xml:space="preserve"> candidat</w:t>
            </w:r>
            <w:r>
              <w:t>e</w:t>
            </w:r>
            <w:r w:rsidRPr="008261B9">
              <w:t xml:space="preserve"> indiquera :</w:t>
            </w:r>
          </w:p>
          <w:p w14:paraId="67F46D92" w14:textId="6E368047" w:rsidR="008261B9" w:rsidRPr="008261B9" w:rsidRDefault="008261B9" w:rsidP="008261B9">
            <w:pPr>
              <w:spacing w:line="360" w:lineRule="auto"/>
            </w:pPr>
            <w:r w:rsidRPr="008261B9">
              <w:t xml:space="preserve"> </w:t>
            </w:r>
            <w:r w:rsidRPr="008261B9">
              <w:sym w:font="Symbol" w:char="F0B7"/>
            </w:r>
            <w:r w:rsidRPr="008261B9">
              <w:t xml:space="preserve"> L</w:t>
            </w:r>
            <w:r w:rsidR="00A044E0">
              <w:t xml:space="preserve">es supports de formation </w:t>
            </w:r>
            <w:r w:rsidRPr="008261B9">
              <w:t>proposés dans ce cadre</w:t>
            </w:r>
            <w:r w:rsidR="001F6CDD">
              <w:t>,</w:t>
            </w:r>
          </w:p>
          <w:p w14:paraId="271C59B9" w14:textId="15A0D4CB" w:rsidR="008261B9" w:rsidRDefault="008261B9" w:rsidP="008261B9">
            <w:pPr>
              <w:spacing w:line="360" w:lineRule="auto"/>
              <w:rPr>
                <w:b w:val="0"/>
                <w:bCs w:val="0"/>
              </w:rPr>
            </w:pPr>
            <w:r w:rsidRPr="008261B9">
              <w:sym w:font="Symbol" w:char="F0B7"/>
            </w:r>
            <w:r w:rsidRPr="008261B9">
              <w:t xml:space="preserve"> </w:t>
            </w:r>
            <w:r w:rsidR="001F6CDD" w:rsidRPr="008261B9">
              <w:t>La durée</w:t>
            </w:r>
            <w:r w:rsidR="001F6CDD">
              <w:t xml:space="preserve"> et le format de la formation</w:t>
            </w:r>
          </w:p>
          <w:p w14:paraId="56102B50" w14:textId="0A10688B" w:rsidR="001F6CDD" w:rsidRPr="008261B9" w:rsidRDefault="001F6CDD" w:rsidP="008261B9">
            <w:pPr>
              <w:spacing w:line="360" w:lineRule="auto"/>
            </w:pPr>
            <w:r w:rsidRPr="008261B9">
              <w:sym w:font="Symbol" w:char="F0B7"/>
            </w:r>
            <w:r>
              <w:t xml:space="preserve"> Formation à dispenser en présentiel</w:t>
            </w:r>
          </w:p>
          <w:p w14:paraId="6AF616CF" w14:textId="36632C22" w:rsidR="008261B9" w:rsidRPr="008261B9" w:rsidRDefault="008261B9" w:rsidP="008261B9">
            <w:pPr>
              <w:spacing w:line="360" w:lineRule="auto"/>
            </w:pPr>
            <w:r w:rsidRPr="008261B9">
              <w:sym w:font="Symbol" w:char="F0B7"/>
            </w:r>
            <w:r w:rsidRPr="008261B9">
              <w:t xml:space="preserve"> </w:t>
            </w:r>
            <w:r w:rsidR="001F6CDD">
              <w:t>Les prérequis</w:t>
            </w:r>
          </w:p>
          <w:p w14:paraId="475B95E8" w14:textId="0E254B55" w:rsidR="003662A8" w:rsidRPr="009C16FB" w:rsidRDefault="003662A8" w:rsidP="00DC1E16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1F92C2E8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4C035D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29F2C1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52CC80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7C240A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77F6FCB" w14:textId="77777777" w:rsidR="003662A8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D4FCDED" w14:textId="7151B38A" w:rsidR="00B86E39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EF0A89F" w14:textId="2A508700" w:rsidR="00B86E39" w:rsidRPr="009C16FB" w:rsidRDefault="00B86E39" w:rsidP="00F9082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FDEF3D6" w14:textId="6661B24B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0508C3" w:rsidRPr="00085BB4" w14:paraId="51CB3058" w14:textId="77777777" w:rsidTr="00AF50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tcBorders>
              <w:bottom w:val="none" w:sz="0" w:space="0" w:color="auto"/>
            </w:tcBorders>
          </w:tcPr>
          <w:p w14:paraId="32877281" w14:textId="77777777" w:rsidR="000508C3" w:rsidRPr="00D238D0" w:rsidRDefault="000508C3" w:rsidP="00F30A4C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11408839" w14:textId="539691BE" w:rsidR="000508C3" w:rsidRPr="000508C3" w:rsidRDefault="00213370" w:rsidP="000508C3">
            <w:pPr>
              <w:pStyle w:val="Paragraphedeliste"/>
              <w:numPr>
                <w:ilvl w:val="0"/>
                <w:numId w:val="30"/>
              </w:numPr>
              <w:rPr>
                <w:rFonts w:ascii="Trebuchet MS" w:hAnsi="Trebuchet MS" w:cs="Times New Roman"/>
                <w:b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Développement Durable et Responsabilité sociétale </w:t>
            </w:r>
            <w:r w:rsidR="000508C3" w:rsidRPr="000508C3">
              <w:rPr>
                <w:rFonts w:ascii="Trebuchet MS" w:eastAsia="Roboto" w:hAnsi="Trebuchet MS" w:cs="Roboto"/>
                <w:color w:val="000000"/>
              </w:rPr>
              <w:t xml:space="preserve">(sur </w:t>
            </w:r>
            <w:r>
              <w:rPr>
                <w:rFonts w:ascii="Trebuchet MS" w:eastAsia="Roboto" w:hAnsi="Trebuchet MS" w:cs="Roboto"/>
                <w:color w:val="000000"/>
              </w:rPr>
              <w:t>10</w:t>
            </w:r>
            <w:r w:rsidR="00837996">
              <w:rPr>
                <w:rFonts w:ascii="Trebuchet MS" w:eastAsia="Roboto" w:hAnsi="Trebuchet MS" w:cs="Roboto"/>
                <w:color w:val="000000"/>
              </w:rPr>
              <w:t xml:space="preserve"> points</w:t>
            </w:r>
            <w:r w:rsidR="000508C3" w:rsidRPr="000508C3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73B69F83" w14:textId="77777777" w:rsidR="000508C3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  <w:p w14:paraId="40125642" w14:textId="5860443A" w:rsidR="000508C3" w:rsidRPr="00430D3C" w:rsidRDefault="00837996" w:rsidP="00F30A4C">
            <w:pPr>
              <w:ind w:left="360"/>
              <w:rPr>
                <w:rFonts w:ascii="Trebuchet MS" w:hAnsi="Trebuchet MS" w:cs="Times New Roman"/>
                <w:i/>
                <w:iCs/>
                <w:u w:val="single"/>
              </w:rPr>
            </w:pPr>
            <w:r w:rsidRPr="00430D3C">
              <w:rPr>
                <w:rFonts w:ascii="Trebuchet MS" w:eastAsia="Trebuchet MS" w:hAnsi="Trebuchet MS" w:cs="Trebuchet MS"/>
                <w:i/>
                <w:iCs/>
                <w:color w:val="000000"/>
                <w:u w:val="single"/>
              </w:rPr>
              <w:t>3</w:t>
            </w:r>
            <w:r w:rsidR="000508C3" w:rsidRPr="00430D3C">
              <w:rPr>
                <w:rFonts w:ascii="Trebuchet MS" w:eastAsia="Trebuchet MS" w:hAnsi="Trebuchet MS" w:cs="Trebuchet MS"/>
                <w:i/>
                <w:iCs/>
                <w:color w:val="000000"/>
                <w:u w:val="single"/>
              </w:rPr>
              <w:t>-1 –</w:t>
            </w:r>
            <w:r w:rsidR="00471789" w:rsidRPr="00430D3C">
              <w:rPr>
                <w:rFonts w:ascii="Trebuchet MS" w:eastAsia="Trebuchet MS" w:hAnsi="Trebuchet MS" w:cs="Trebuchet MS"/>
                <w:i/>
                <w:iCs/>
                <w:color w:val="000000"/>
                <w:u w:val="single"/>
              </w:rPr>
              <w:t xml:space="preserve"> </w:t>
            </w:r>
            <w:r w:rsidR="00430D3C" w:rsidRPr="00430D3C">
              <w:rPr>
                <w:rFonts w:ascii="Trebuchet MS" w:eastAsia="Trebuchet MS" w:hAnsi="Trebuchet MS" w:cs="Trebuchet MS"/>
                <w:i/>
                <w:iCs/>
                <w:color w:val="000000"/>
                <w:u w:val="single"/>
              </w:rPr>
              <w:t>Durée de vie de la source</w:t>
            </w:r>
            <w:r w:rsidR="00430D3C">
              <w:rPr>
                <w:rFonts w:ascii="Trebuchet MS" w:eastAsia="Trebuchet MS" w:hAnsi="Trebuchet MS" w:cs="Trebuchet MS"/>
                <w:i/>
                <w:iCs/>
                <w:color w:val="000000"/>
                <w:u w:val="single"/>
              </w:rPr>
              <w:t xml:space="preserve"> </w:t>
            </w:r>
            <w:r w:rsidR="00430D3C" w:rsidRPr="00213370">
              <w:rPr>
                <w:rFonts w:ascii="Trebuchet MS" w:hAnsi="Trebuchet MS"/>
                <w:i/>
                <w:iCs/>
                <w:color w:val="auto"/>
                <w:u w:val="single"/>
              </w:rPr>
              <w:t>(Sur</w:t>
            </w:r>
            <w:r w:rsidR="00430D3C" w:rsidRPr="00213370"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  <w:t xml:space="preserve"> 3 points)</w:t>
            </w:r>
          </w:p>
          <w:p w14:paraId="1A83EA96" w14:textId="77777777" w:rsidR="000508C3" w:rsidRPr="00D238D0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0508C3" w:rsidRPr="00085BB4" w14:paraId="6A30C4C0" w14:textId="77777777" w:rsidTr="00AF5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B0A6E1E" w14:textId="58FD30A2" w:rsidR="000508C3" w:rsidRPr="008B5D2D" w:rsidRDefault="000508C3" w:rsidP="00F30A4C">
            <w:pPr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A2F600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6847C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AD34C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CD9FE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7C98A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F8B41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22323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EC7F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E8362C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73202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A58721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3DECB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AEAEE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798567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FF88F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35A58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1BD7F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38700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2F765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2DBDCB9" w14:textId="77777777" w:rsidR="000508C3" w:rsidRDefault="000508C3" w:rsidP="00F30A4C">
            <w:pPr>
              <w:spacing w:line="360" w:lineRule="auto"/>
              <w:jc w:val="both"/>
              <w:rPr>
                <w:ins w:id="1" w:author="Laetitia Echelard" w:date="2024-09-16T08:49:00Z"/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AF5504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5D299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495346C" w14:textId="77777777" w:rsidR="005E223B" w:rsidRPr="00D238D0" w:rsidRDefault="005E223B" w:rsidP="005E223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08E07C" w14:textId="77777777" w:rsidR="005E223B" w:rsidRPr="00D238D0" w:rsidRDefault="005E223B" w:rsidP="005E223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98D94D" w14:textId="77777777" w:rsidR="005E223B" w:rsidRPr="00D238D0" w:rsidRDefault="005E223B" w:rsidP="005E223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C0E57E" w14:textId="0133A508" w:rsidR="000508C3" w:rsidRPr="00D238D0" w:rsidRDefault="000508C3" w:rsidP="00213370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265FA81F" w14:textId="3A060812" w:rsidR="00430D3C" w:rsidRDefault="00430D3C">
      <w:pPr>
        <w:spacing w:after="200" w:line="276" w:lineRule="auto"/>
        <w:rPr>
          <w:rFonts w:ascii="Trebuchet MS" w:hAnsi="Trebuchet MS" w:cs="Times New Roman"/>
          <w:b/>
        </w:rPr>
      </w:pPr>
    </w:p>
    <w:p w14:paraId="191E49E8" w14:textId="3A69B0AF" w:rsidR="00462931" w:rsidRDefault="00430D3C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13370" w:rsidRPr="00085BB4" w14:paraId="63DB665C" w14:textId="77777777" w:rsidTr="00B672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0FE1EBA" w14:textId="77777777" w:rsidR="00213370" w:rsidRDefault="00213370" w:rsidP="00B67208">
            <w:pPr>
              <w:rPr>
                <w:rFonts w:ascii="Trebuchet MS" w:hAnsi="Trebuchet MS" w:cs="Times New Roman"/>
              </w:rPr>
            </w:pPr>
          </w:p>
          <w:p w14:paraId="0FEDA170" w14:textId="7A61891D" w:rsidR="00213370" w:rsidRPr="00213370" w:rsidRDefault="00213370" w:rsidP="00B67208">
            <w:pPr>
              <w:ind w:left="360"/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</w:pPr>
            <w:r w:rsidRPr="00213370">
              <w:rPr>
                <w:rFonts w:ascii="Trebuchet MS" w:hAnsi="Trebuchet MS" w:cs="Times New Roman"/>
                <w:i/>
                <w:iCs/>
                <w:u w:val="single"/>
              </w:rPr>
              <w:t xml:space="preserve">3-2 – </w:t>
            </w:r>
            <w:r w:rsidRPr="00213370">
              <w:rPr>
                <w:rFonts w:ascii="Trebuchet MS" w:eastAsia="Trebuchet MS" w:hAnsi="Trebuchet MS" w:cs="Trebuchet MS"/>
                <w:i/>
                <w:iCs/>
                <w:color w:val="000000"/>
                <w:u w:val="single"/>
              </w:rPr>
              <w:t xml:space="preserve">Consommation énergétique de l’équipement (à l'utilisation, en veille) </w:t>
            </w:r>
            <w:r w:rsidRPr="00213370">
              <w:rPr>
                <w:rFonts w:ascii="Trebuchet MS" w:hAnsi="Trebuchet MS"/>
                <w:i/>
                <w:iCs/>
                <w:color w:val="auto"/>
                <w:u w:val="single"/>
              </w:rPr>
              <w:t>(Sur</w:t>
            </w:r>
            <w:r w:rsidRPr="00213370"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  <w:t xml:space="preserve"> 3 points)</w:t>
            </w:r>
          </w:p>
          <w:p w14:paraId="2A56ED54" w14:textId="77777777" w:rsidR="00213370" w:rsidRPr="00D238D0" w:rsidRDefault="00213370" w:rsidP="00B67208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213370" w:rsidRPr="00085BB4" w14:paraId="249C98C6" w14:textId="77777777" w:rsidTr="00B672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290B3D6" w14:textId="6C54CC7B" w:rsidR="00213370" w:rsidRPr="00213370" w:rsidRDefault="00213370" w:rsidP="00B67208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</w:p>
          <w:p w14:paraId="444FED69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953B8B9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E27A68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A7EC285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F940E1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3AEC68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38BFE23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CA172F0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8C31C15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1922A0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F523B87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C276FE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F5BDD04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23ACE21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5027C23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6134BC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311166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754EB3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58D7EF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60BA6D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DCAFD3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5235C0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E4E995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8E1C315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05E12F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89EA91E" w14:textId="673B56E3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0508C3" w:rsidRPr="00085BB4" w14:paraId="7C223B04" w14:textId="77777777" w:rsidTr="00F30A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B722742" w14:textId="77777777" w:rsidR="000508C3" w:rsidRDefault="000508C3" w:rsidP="00F30A4C">
            <w:pPr>
              <w:rPr>
                <w:rFonts w:ascii="Trebuchet MS" w:hAnsi="Trebuchet MS" w:cs="Times New Roman"/>
              </w:rPr>
            </w:pPr>
          </w:p>
          <w:p w14:paraId="0558C9F3" w14:textId="1C59A81F" w:rsidR="000508C3" w:rsidRPr="005E223B" w:rsidRDefault="00837996" w:rsidP="00F30A4C">
            <w:pPr>
              <w:ind w:left="360"/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</w:pPr>
            <w:r w:rsidRPr="005E223B">
              <w:rPr>
                <w:rFonts w:ascii="Trebuchet MS" w:hAnsi="Trebuchet MS" w:cs="Times New Roman"/>
                <w:i/>
                <w:iCs/>
                <w:u w:val="single"/>
              </w:rPr>
              <w:t>3</w:t>
            </w:r>
            <w:r w:rsidR="000508C3" w:rsidRPr="005E223B">
              <w:rPr>
                <w:rFonts w:ascii="Trebuchet MS" w:hAnsi="Trebuchet MS" w:cs="Times New Roman"/>
                <w:i/>
                <w:iCs/>
                <w:u w:val="single"/>
              </w:rPr>
              <w:t>-</w:t>
            </w:r>
            <w:r w:rsidR="00213370" w:rsidRPr="005E223B">
              <w:rPr>
                <w:rFonts w:ascii="Trebuchet MS" w:hAnsi="Trebuchet MS" w:cs="Times New Roman"/>
                <w:i/>
                <w:iCs/>
                <w:u w:val="single"/>
              </w:rPr>
              <w:t>3</w:t>
            </w:r>
            <w:r w:rsidR="000508C3" w:rsidRPr="005E223B">
              <w:rPr>
                <w:rFonts w:ascii="Trebuchet MS" w:hAnsi="Trebuchet MS" w:cs="Times New Roman"/>
                <w:i/>
                <w:iCs/>
                <w:u w:val="single"/>
              </w:rPr>
              <w:t xml:space="preserve"> – </w:t>
            </w:r>
            <w:r w:rsidR="005E223B" w:rsidRPr="005E223B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Dispositions arrêtées par l'entreprise en matière de gestion des pièces détachées, des consommables et de l’obsolescence électronique, qualité recyclée des matériaux et composants proposés</w:t>
            </w:r>
            <w:r w:rsidR="00213370" w:rsidRPr="005E223B">
              <w:rPr>
                <w:rFonts w:ascii="Trebuchet MS" w:eastAsia="Trebuchet MS" w:hAnsi="Trebuchet MS" w:cs="Trebuchet MS"/>
                <w:i/>
                <w:iCs/>
                <w:color w:val="000000"/>
                <w:u w:val="single"/>
              </w:rPr>
              <w:t xml:space="preserve">) </w:t>
            </w:r>
            <w:r w:rsidR="000508C3" w:rsidRPr="005E223B">
              <w:rPr>
                <w:rFonts w:ascii="Trebuchet MS" w:hAnsi="Trebuchet MS"/>
                <w:i/>
                <w:iCs/>
                <w:color w:val="auto"/>
                <w:u w:val="single"/>
              </w:rPr>
              <w:t>(Sur</w:t>
            </w:r>
            <w:r w:rsidR="000508C3" w:rsidRPr="005E223B"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  <w:t xml:space="preserve"> </w:t>
            </w:r>
            <w:r w:rsidR="005E223B" w:rsidRPr="005E223B"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  <w:t xml:space="preserve">2 </w:t>
            </w:r>
            <w:r w:rsidR="000508C3" w:rsidRPr="005E223B"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  <w:t>points)</w:t>
            </w:r>
          </w:p>
          <w:p w14:paraId="3A4820E1" w14:textId="77777777" w:rsidR="000508C3" w:rsidRPr="00D238D0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0508C3" w:rsidRPr="00085BB4" w14:paraId="3B45E1CC" w14:textId="77777777" w:rsidTr="00F30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BBE0337" w14:textId="0A5EC2CB" w:rsidR="00A50AA3" w:rsidRPr="00D238D0" w:rsidRDefault="00A50AA3" w:rsidP="00A50AA3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</w:p>
          <w:p w14:paraId="661F4D0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9DB550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59793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8CB32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C206D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8DED0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CB0DD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DEEB50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F63FB7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F756A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C4123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BC81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38A4E0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1A02E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ED8C51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A2CCEB4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0289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06604AF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CE6D5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456C2E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542F2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A1AA2E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50A9DB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50A09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CFF2B" w14:textId="121D7E52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A81290A" w14:textId="06B821A5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p w14:paraId="60EF60AD" w14:textId="0C358917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p w14:paraId="7CD8FB50" w14:textId="172A7A81" w:rsidR="005E223B" w:rsidRDefault="005E223B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5E223B" w:rsidRPr="00085BB4" w14:paraId="3AA813F7" w14:textId="77777777" w:rsidTr="00F409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DEE5D76" w14:textId="77777777" w:rsidR="005E223B" w:rsidRDefault="005E223B" w:rsidP="00F409DF">
            <w:pPr>
              <w:rPr>
                <w:rFonts w:ascii="Trebuchet MS" w:hAnsi="Trebuchet MS" w:cs="Times New Roman"/>
              </w:rPr>
            </w:pPr>
          </w:p>
          <w:p w14:paraId="0C84268D" w14:textId="3C841BDC" w:rsidR="005E223B" w:rsidRPr="005E223B" w:rsidRDefault="005E223B" w:rsidP="00F409DF">
            <w:pPr>
              <w:ind w:left="360"/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</w:pPr>
            <w:r w:rsidRPr="005E223B"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  <w:t>3-</w:t>
            </w:r>
            <w:r w:rsidR="00E81CF1"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  <w:t>4</w:t>
            </w:r>
            <w:r w:rsidRPr="005E223B"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  <w:t xml:space="preserve"> – Engagements en matière de responsabilité sociale, tels que des politiques de diversité, d'égalité des chances et de conditions de travail…</w:t>
            </w:r>
            <w:r w:rsidRPr="005E223B">
              <w:rPr>
                <w:rFonts w:ascii="Trebuchet MS" w:hAnsi="Trebuchet MS"/>
                <w:i/>
                <w:iCs/>
                <w:color w:val="auto"/>
                <w:u w:val="single"/>
              </w:rPr>
              <w:t xml:space="preserve"> (Sur</w:t>
            </w:r>
            <w:r w:rsidRPr="005E223B"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  <w:t xml:space="preserve"> 2 points)</w:t>
            </w:r>
          </w:p>
          <w:p w14:paraId="44C7A8EB" w14:textId="77777777" w:rsidR="005E223B" w:rsidRPr="00D238D0" w:rsidRDefault="005E223B" w:rsidP="00F409DF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5E223B" w:rsidRPr="00085BB4" w14:paraId="2F4B41DD" w14:textId="77777777" w:rsidTr="00F409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D12C757" w14:textId="77777777" w:rsidR="005E223B" w:rsidRPr="00D238D0" w:rsidRDefault="005E223B" w:rsidP="00F409DF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</w:p>
          <w:p w14:paraId="347641ED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7CBFB76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7AB9F5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A3CA88C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1AD3B4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438A038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6759B0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6E88A81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2166156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FA0FE5B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4AA1ED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32FC22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FF61B9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54A09D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A29FE5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4DCED95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933B5B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58DDD1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542408B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9B2CF03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BCA0F9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784619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261E87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C6DD4D2" w14:textId="77777777" w:rsidR="005E223B" w:rsidRPr="00D238D0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AE7E000" w14:textId="77777777" w:rsidR="005E223B" w:rsidRDefault="005E223B" w:rsidP="00F409D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E901FA" w14:textId="77777777" w:rsidR="00E81CF1" w:rsidRDefault="00E81CF1" w:rsidP="00F409D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9EE804" w14:textId="77777777" w:rsidR="00E81CF1" w:rsidRDefault="00E81CF1" w:rsidP="00F409D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45B2E2" w14:textId="77777777" w:rsidR="00E81CF1" w:rsidRDefault="00E81CF1" w:rsidP="00F409D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C8A4379" w14:textId="553195F2" w:rsidR="00E81CF1" w:rsidRPr="00E81CF1" w:rsidRDefault="00E81CF1" w:rsidP="00F409D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3AA7443" w14:textId="4D3B2088" w:rsidR="005E223B" w:rsidRDefault="005E223B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p w14:paraId="705BD459" w14:textId="77777777" w:rsidR="00213370" w:rsidRDefault="00213370">
      <w:pPr>
        <w:spacing w:after="200" w:line="276" w:lineRule="auto"/>
        <w:rPr>
          <w:rFonts w:ascii="Trebuchet MS" w:hAnsi="Trebuchet MS" w:cs="Times New Roman"/>
          <w:b/>
        </w:rPr>
      </w:pPr>
    </w:p>
    <w:p w14:paraId="6C57FDFF" w14:textId="77777777" w:rsidR="002D5AD6" w:rsidRDefault="002D5AD6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5AFA6733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>N</w:t>
      </w:r>
      <w:r w:rsidR="00EE008F" w:rsidRPr="00085BB4">
        <w:rPr>
          <w:rFonts w:ascii="Trebuchet MS" w:hAnsi="Trebuchet MS" w:cs="Times New Roman"/>
          <w:b/>
        </w:rPr>
        <w:t>OTA :</w:t>
      </w:r>
      <w:r w:rsidR="00E97DB0" w:rsidRPr="00E97DB0">
        <w:rPr>
          <w:rFonts w:ascii="Trebuchet MS" w:hAnsi="Trebuchet MS" w:cs="Times New Roman"/>
          <w:b/>
        </w:rPr>
        <w:t xml:space="preserve"> Vous pouvez joindre tout document que vous jugerez utile</w:t>
      </w:r>
      <w:r w:rsidR="00EE008F" w:rsidRPr="00085BB4">
        <w:rPr>
          <w:rFonts w:ascii="Trebuchet MS" w:hAnsi="Trebuchet MS" w:cs="Times New Roman"/>
          <w:b/>
        </w:rPr>
        <w:t xml:space="preserve">. </w:t>
      </w:r>
    </w:p>
    <w:p w14:paraId="25C1F536" w14:textId="62CFAC22" w:rsidR="001936CB" w:rsidRPr="00E97DB0" w:rsidRDefault="001936CB" w:rsidP="00E97DB0">
      <w:pPr>
        <w:spacing w:after="120"/>
        <w:jc w:val="both"/>
        <w:rPr>
          <w:rFonts w:ascii="Trebuchet MS" w:hAnsi="Trebuchet MS" w:cs="Times New Roman"/>
        </w:rPr>
      </w:pPr>
    </w:p>
    <w:p w14:paraId="59C2EF51" w14:textId="77777777" w:rsidR="003A2EA7" w:rsidRPr="00085BB4" w:rsidRDefault="003A2EA7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44671E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B259A" w14:textId="77777777" w:rsidR="008F52AE" w:rsidRDefault="008F52AE">
      <w:r>
        <w:separator/>
      </w:r>
    </w:p>
  </w:endnote>
  <w:endnote w:type="continuationSeparator" w:id="0">
    <w:p w14:paraId="2B331CF5" w14:textId="77777777" w:rsidR="008F52AE" w:rsidRDefault="008F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7309EB60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73B51">
      <w:rPr>
        <w:noProof/>
      </w:rPr>
      <w:t>8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5B61C" w14:textId="77777777" w:rsidR="008F52AE" w:rsidRDefault="008F52AE">
      <w:r>
        <w:separator/>
      </w:r>
    </w:p>
  </w:footnote>
  <w:footnote w:type="continuationSeparator" w:id="0">
    <w:p w14:paraId="51A74569" w14:textId="77777777" w:rsidR="008F52AE" w:rsidRDefault="008F5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4352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76CA2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7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A792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C555B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F52063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CB365EA"/>
    <w:multiLevelType w:val="hybridMultilevel"/>
    <w:tmpl w:val="36EC61B6"/>
    <w:lvl w:ilvl="0" w:tplc="7C1A7A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E1675A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8301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DA23CC"/>
    <w:multiLevelType w:val="multilevel"/>
    <w:tmpl w:val="1974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FB6771"/>
    <w:multiLevelType w:val="hybridMultilevel"/>
    <w:tmpl w:val="06CCFCE0"/>
    <w:lvl w:ilvl="0" w:tplc="040C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4"/>
  </w:num>
  <w:num w:numId="3">
    <w:abstractNumId w:val="9"/>
  </w:num>
  <w:num w:numId="4">
    <w:abstractNumId w:val="18"/>
  </w:num>
  <w:num w:numId="5">
    <w:abstractNumId w:val="28"/>
  </w:num>
  <w:num w:numId="6">
    <w:abstractNumId w:val="27"/>
  </w:num>
  <w:num w:numId="7">
    <w:abstractNumId w:val="35"/>
  </w:num>
  <w:num w:numId="8">
    <w:abstractNumId w:val="17"/>
  </w:num>
  <w:num w:numId="9">
    <w:abstractNumId w:val="1"/>
  </w:num>
  <w:num w:numId="10">
    <w:abstractNumId w:val="7"/>
  </w:num>
  <w:num w:numId="11">
    <w:abstractNumId w:val="10"/>
  </w:num>
  <w:num w:numId="12">
    <w:abstractNumId w:val="11"/>
  </w:num>
  <w:num w:numId="13">
    <w:abstractNumId w:val="2"/>
  </w:num>
  <w:num w:numId="14">
    <w:abstractNumId w:val="13"/>
  </w:num>
  <w:num w:numId="15">
    <w:abstractNumId w:val="14"/>
  </w:num>
  <w:num w:numId="16">
    <w:abstractNumId w:val="5"/>
  </w:num>
  <w:num w:numId="17">
    <w:abstractNumId w:val="33"/>
  </w:num>
  <w:num w:numId="18">
    <w:abstractNumId w:val="6"/>
  </w:num>
  <w:num w:numId="19">
    <w:abstractNumId w:val="4"/>
  </w:num>
  <w:num w:numId="20">
    <w:abstractNumId w:val="24"/>
  </w:num>
  <w:num w:numId="21">
    <w:abstractNumId w:val="20"/>
  </w:num>
  <w:num w:numId="22">
    <w:abstractNumId w:val="22"/>
  </w:num>
  <w:num w:numId="23">
    <w:abstractNumId w:val="16"/>
  </w:num>
  <w:num w:numId="24">
    <w:abstractNumId w:val="32"/>
  </w:num>
  <w:num w:numId="25">
    <w:abstractNumId w:val="19"/>
  </w:num>
  <w:num w:numId="26">
    <w:abstractNumId w:val="31"/>
  </w:num>
  <w:num w:numId="27">
    <w:abstractNumId w:val="26"/>
  </w:num>
  <w:num w:numId="28">
    <w:abstractNumId w:val="25"/>
  </w:num>
  <w:num w:numId="29">
    <w:abstractNumId w:val="0"/>
  </w:num>
  <w:num w:numId="30">
    <w:abstractNumId w:val="15"/>
  </w:num>
  <w:num w:numId="31">
    <w:abstractNumId w:val="3"/>
  </w:num>
  <w:num w:numId="32">
    <w:abstractNumId w:val="8"/>
  </w:num>
  <w:num w:numId="33">
    <w:abstractNumId w:val="29"/>
  </w:num>
  <w:num w:numId="34">
    <w:abstractNumId w:val="12"/>
  </w:num>
  <w:num w:numId="35">
    <w:abstractNumId w:val="30"/>
  </w:num>
  <w:num w:numId="36">
    <w:abstractNumId w:val="2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etitia Echelard">
    <w15:presenceInfo w15:providerId="AD" w15:userId="S::laetitia.echelard@universite-paris-saclay.fr::cc18652a-4e94-4882-821f-d0e5bad822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076A9"/>
    <w:rsid w:val="000157F7"/>
    <w:rsid w:val="00023347"/>
    <w:rsid w:val="000307B8"/>
    <w:rsid w:val="00031D7C"/>
    <w:rsid w:val="0003686D"/>
    <w:rsid w:val="00036AF5"/>
    <w:rsid w:val="00041217"/>
    <w:rsid w:val="00042CEE"/>
    <w:rsid w:val="00046266"/>
    <w:rsid w:val="000508C3"/>
    <w:rsid w:val="00053143"/>
    <w:rsid w:val="00056BCA"/>
    <w:rsid w:val="00077AC6"/>
    <w:rsid w:val="00083D3A"/>
    <w:rsid w:val="00085BB4"/>
    <w:rsid w:val="000C134C"/>
    <w:rsid w:val="000D3757"/>
    <w:rsid w:val="000D4DD2"/>
    <w:rsid w:val="000E2187"/>
    <w:rsid w:val="000E2DD8"/>
    <w:rsid w:val="000E4808"/>
    <w:rsid w:val="000E5BD9"/>
    <w:rsid w:val="000F1CD0"/>
    <w:rsid w:val="000F5918"/>
    <w:rsid w:val="00104E81"/>
    <w:rsid w:val="00106063"/>
    <w:rsid w:val="00116F06"/>
    <w:rsid w:val="00116FB2"/>
    <w:rsid w:val="00122255"/>
    <w:rsid w:val="00122D83"/>
    <w:rsid w:val="00130743"/>
    <w:rsid w:val="0013187E"/>
    <w:rsid w:val="0013214F"/>
    <w:rsid w:val="00137A43"/>
    <w:rsid w:val="00137F03"/>
    <w:rsid w:val="00140E00"/>
    <w:rsid w:val="0014363B"/>
    <w:rsid w:val="00145115"/>
    <w:rsid w:val="001451A1"/>
    <w:rsid w:val="00146DAB"/>
    <w:rsid w:val="00151106"/>
    <w:rsid w:val="001516F7"/>
    <w:rsid w:val="001519D4"/>
    <w:rsid w:val="001544C0"/>
    <w:rsid w:val="0016200C"/>
    <w:rsid w:val="00164AF2"/>
    <w:rsid w:val="00164F5F"/>
    <w:rsid w:val="00166609"/>
    <w:rsid w:val="00173C25"/>
    <w:rsid w:val="0017577F"/>
    <w:rsid w:val="001810C5"/>
    <w:rsid w:val="0018406C"/>
    <w:rsid w:val="00190B30"/>
    <w:rsid w:val="001933D9"/>
    <w:rsid w:val="001936CB"/>
    <w:rsid w:val="00195EDE"/>
    <w:rsid w:val="001C3DA4"/>
    <w:rsid w:val="001C405A"/>
    <w:rsid w:val="001C4705"/>
    <w:rsid w:val="001C4FBD"/>
    <w:rsid w:val="001D1335"/>
    <w:rsid w:val="001D25A7"/>
    <w:rsid w:val="001D47D3"/>
    <w:rsid w:val="001D625A"/>
    <w:rsid w:val="001E6591"/>
    <w:rsid w:val="001F1991"/>
    <w:rsid w:val="001F1F9D"/>
    <w:rsid w:val="001F2B74"/>
    <w:rsid w:val="001F6CDD"/>
    <w:rsid w:val="00204FA6"/>
    <w:rsid w:val="0021259F"/>
    <w:rsid w:val="00213370"/>
    <w:rsid w:val="002159D1"/>
    <w:rsid w:val="00216632"/>
    <w:rsid w:val="00217B7D"/>
    <w:rsid w:val="002223CE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5875"/>
    <w:rsid w:val="002606F1"/>
    <w:rsid w:val="002608A7"/>
    <w:rsid w:val="00261652"/>
    <w:rsid w:val="00270F18"/>
    <w:rsid w:val="002755CA"/>
    <w:rsid w:val="002804E6"/>
    <w:rsid w:val="002809E8"/>
    <w:rsid w:val="00281677"/>
    <w:rsid w:val="00283F28"/>
    <w:rsid w:val="00285E1E"/>
    <w:rsid w:val="00291C37"/>
    <w:rsid w:val="002A041E"/>
    <w:rsid w:val="002A13C8"/>
    <w:rsid w:val="002B1392"/>
    <w:rsid w:val="002B235C"/>
    <w:rsid w:val="002B23B3"/>
    <w:rsid w:val="002B6919"/>
    <w:rsid w:val="002B6D8A"/>
    <w:rsid w:val="002C29BD"/>
    <w:rsid w:val="002D0DFA"/>
    <w:rsid w:val="002D187B"/>
    <w:rsid w:val="002D5AD6"/>
    <w:rsid w:val="002E49A0"/>
    <w:rsid w:val="002E7F56"/>
    <w:rsid w:val="002F4959"/>
    <w:rsid w:val="002F7A68"/>
    <w:rsid w:val="00303051"/>
    <w:rsid w:val="003049A6"/>
    <w:rsid w:val="00311BB6"/>
    <w:rsid w:val="00313CFD"/>
    <w:rsid w:val="003202BE"/>
    <w:rsid w:val="003229AD"/>
    <w:rsid w:val="00323588"/>
    <w:rsid w:val="00330B11"/>
    <w:rsid w:val="003330F3"/>
    <w:rsid w:val="00333BEE"/>
    <w:rsid w:val="003347FD"/>
    <w:rsid w:val="003355AD"/>
    <w:rsid w:val="00344560"/>
    <w:rsid w:val="003457F6"/>
    <w:rsid w:val="00347DF6"/>
    <w:rsid w:val="00363BFE"/>
    <w:rsid w:val="00365201"/>
    <w:rsid w:val="003662A8"/>
    <w:rsid w:val="00367F54"/>
    <w:rsid w:val="00370808"/>
    <w:rsid w:val="0037250A"/>
    <w:rsid w:val="003731DC"/>
    <w:rsid w:val="00373BF0"/>
    <w:rsid w:val="00373D8C"/>
    <w:rsid w:val="003746FB"/>
    <w:rsid w:val="00375389"/>
    <w:rsid w:val="00375F3B"/>
    <w:rsid w:val="003768B7"/>
    <w:rsid w:val="0038152D"/>
    <w:rsid w:val="00393E9A"/>
    <w:rsid w:val="00396329"/>
    <w:rsid w:val="003A21B1"/>
    <w:rsid w:val="003A2D3F"/>
    <w:rsid w:val="003A2EA7"/>
    <w:rsid w:val="003A3BAC"/>
    <w:rsid w:val="003A5F14"/>
    <w:rsid w:val="003A6D35"/>
    <w:rsid w:val="003B1A1F"/>
    <w:rsid w:val="003C041E"/>
    <w:rsid w:val="003C3C08"/>
    <w:rsid w:val="003C525B"/>
    <w:rsid w:val="003D338C"/>
    <w:rsid w:val="003E5528"/>
    <w:rsid w:val="003E70D9"/>
    <w:rsid w:val="003F3076"/>
    <w:rsid w:val="003F3569"/>
    <w:rsid w:val="00400F49"/>
    <w:rsid w:val="00403B59"/>
    <w:rsid w:val="00404763"/>
    <w:rsid w:val="00413DF9"/>
    <w:rsid w:val="004145D0"/>
    <w:rsid w:val="00415861"/>
    <w:rsid w:val="004207E9"/>
    <w:rsid w:val="004223C7"/>
    <w:rsid w:val="0042261F"/>
    <w:rsid w:val="00424662"/>
    <w:rsid w:val="00426287"/>
    <w:rsid w:val="00430359"/>
    <w:rsid w:val="00430D3C"/>
    <w:rsid w:val="0044671E"/>
    <w:rsid w:val="0045036F"/>
    <w:rsid w:val="004549AB"/>
    <w:rsid w:val="00462931"/>
    <w:rsid w:val="00471789"/>
    <w:rsid w:val="004732A6"/>
    <w:rsid w:val="004763CC"/>
    <w:rsid w:val="00482175"/>
    <w:rsid w:val="00484A8E"/>
    <w:rsid w:val="00485BAB"/>
    <w:rsid w:val="00486B84"/>
    <w:rsid w:val="00491DD7"/>
    <w:rsid w:val="004979BD"/>
    <w:rsid w:val="004B4427"/>
    <w:rsid w:val="004C0747"/>
    <w:rsid w:val="004C156C"/>
    <w:rsid w:val="004C29DB"/>
    <w:rsid w:val="004C3DB7"/>
    <w:rsid w:val="004C6A67"/>
    <w:rsid w:val="004F5FB9"/>
    <w:rsid w:val="004F6A0C"/>
    <w:rsid w:val="00501912"/>
    <w:rsid w:val="0050786D"/>
    <w:rsid w:val="0051014F"/>
    <w:rsid w:val="005179BD"/>
    <w:rsid w:val="005208E9"/>
    <w:rsid w:val="005223CB"/>
    <w:rsid w:val="005238C9"/>
    <w:rsid w:val="0053001A"/>
    <w:rsid w:val="00530853"/>
    <w:rsid w:val="00533680"/>
    <w:rsid w:val="00537084"/>
    <w:rsid w:val="0054663F"/>
    <w:rsid w:val="00552F75"/>
    <w:rsid w:val="00554162"/>
    <w:rsid w:val="00572FB3"/>
    <w:rsid w:val="00580281"/>
    <w:rsid w:val="005812AE"/>
    <w:rsid w:val="00583729"/>
    <w:rsid w:val="00587A1D"/>
    <w:rsid w:val="00590577"/>
    <w:rsid w:val="00592705"/>
    <w:rsid w:val="00592B2F"/>
    <w:rsid w:val="0059476C"/>
    <w:rsid w:val="005B27AD"/>
    <w:rsid w:val="005C04DE"/>
    <w:rsid w:val="005C7CE2"/>
    <w:rsid w:val="005D5E5E"/>
    <w:rsid w:val="005E194F"/>
    <w:rsid w:val="005E223B"/>
    <w:rsid w:val="005E2DFF"/>
    <w:rsid w:val="005E3A6F"/>
    <w:rsid w:val="005E50D8"/>
    <w:rsid w:val="005F24B0"/>
    <w:rsid w:val="005F2D90"/>
    <w:rsid w:val="005F7F3B"/>
    <w:rsid w:val="0060150A"/>
    <w:rsid w:val="00605205"/>
    <w:rsid w:val="00605DD5"/>
    <w:rsid w:val="00606D97"/>
    <w:rsid w:val="006115E6"/>
    <w:rsid w:val="006178CB"/>
    <w:rsid w:val="006215E4"/>
    <w:rsid w:val="00621806"/>
    <w:rsid w:val="0064041A"/>
    <w:rsid w:val="00640A1F"/>
    <w:rsid w:val="00641C31"/>
    <w:rsid w:val="006422BE"/>
    <w:rsid w:val="00643DB7"/>
    <w:rsid w:val="0064634D"/>
    <w:rsid w:val="0065238B"/>
    <w:rsid w:val="00654E73"/>
    <w:rsid w:val="00654FB5"/>
    <w:rsid w:val="0067267D"/>
    <w:rsid w:val="00673DB9"/>
    <w:rsid w:val="0068178E"/>
    <w:rsid w:val="00690AE0"/>
    <w:rsid w:val="00693CFE"/>
    <w:rsid w:val="00695C40"/>
    <w:rsid w:val="006A0D38"/>
    <w:rsid w:val="006A3071"/>
    <w:rsid w:val="006B414A"/>
    <w:rsid w:val="006B5850"/>
    <w:rsid w:val="006B703E"/>
    <w:rsid w:val="006C6E20"/>
    <w:rsid w:val="006D5CD1"/>
    <w:rsid w:val="006D66E1"/>
    <w:rsid w:val="006E1A8C"/>
    <w:rsid w:val="006E4BB6"/>
    <w:rsid w:val="006E6206"/>
    <w:rsid w:val="006F2BD8"/>
    <w:rsid w:val="006F53B3"/>
    <w:rsid w:val="006F56BB"/>
    <w:rsid w:val="00704065"/>
    <w:rsid w:val="0071128E"/>
    <w:rsid w:val="00711589"/>
    <w:rsid w:val="0071165C"/>
    <w:rsid w:val="0071169C"/>
    <w:rsid w:val="00714338"/>
    <w:rsid w:val="0071612C"/>
    <w:rsid w:val="00716786"/>
    <w:rsid w:val="00724E4C"/>
    <w:rsid w:val="00730012"/>
    <w:rsid w:val="00735041"/>
    <w:rsid w:val="00737B3B"/>
    <w:rsid w:val="007436B2"/>
    <w:rsid w:val="00760B72"/>
    <w:rsid w:val="00761254"/>
    <w:rsid w:val="0076178E"/>
    <w:rsid w:val="00763A70"/>
    <w:rsid w:val="00772D68"/>
    <w:rsid w:val="00773BE9"/>
    <w:rsid w:val="007811FA"/>
    <w:rsid w:val="007813CB"/>
    <w:rsid w:val="0079039A"/>
    <w:rsid w:val="00796252"/>
    <w:rsid w:val="00796D7D"/>
    <w:rsid w:val="007979EE"/>
    <w:rsid w:val="007A1837"/>
    <w:rsid w:val="007A3CA5"/>
    <w:rsid w:val="007A5143"/>
    <w:rsid w:val="007A519A"/>
    <w:rsid w:val="007A5619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428"/>
    <w:rsid w:val="008261B9"/>
    <w:rsid w:val="00830CF0"/>
    <w:rsid w:val="008370B7"/>
    <w:rsid w:val="00837996"/>
    <w:rsid w:val="00840172"/>
    <w:rsid w:val="00844730"/>
    <w:rsid w:val="00845A79"/>
    <w:rsid w:val="00847959"/>
    <w:rsid w:val="00851657"/>
    <w:rsid w:val="00852B85"/>
    <w:rsid w:val="008540B0"/>
    <w:rsid w:val="008548F4"/>
    <w:rsid w:val="00856D17"/>
    <w:rsid w:val="00857F47"/>
    <w:rsid w:val="00873CF1"/>
    <w:rsid w:val="00875065"/>
    <w:rsid w:val="00892586"/>
    <w:rsid w:val="008937F2"/>
    <w:rsid w:val="0089487E"/>
    <w:rsid w:val="0089727B"/>
    <w:rsid w:val="008A4783"/>
    <w:rsid w:val="008B09FE"/>
    <w:rsid w:val="008B5D2D"/>
    <w:rsid w:val="008C0F3D"/>
    <w:rsid w:val="008E761D"/>
    <w:rsid w:val="008F238E"/>
    <w:rsid w:val="008F52AE"/>
    <w:rsid w:val="00900356"/>
    <w:rsid w:val="009034A1"/>
    <w:rsid w:val="0090503F"/>
    <w:rsid w:val="009055A8"/>
    <w:rsid w:val="00906146"/>
    <w:rsid w:val="0090753E"/>
    <w:rsid w:val="00913BFB"/>
    <w:rsid w:val="00913F97"/>
    <w:rsid w:val="009150BA"/>
    <w:rsid w:val="00916E39"/>
    <w:rsid w:val="009208A3"/>
    <w:rsid w:val="00921BC8"/>
    <w:rsid w:val="00924345"/>
    <w:rsid w:val="00943342"/>
    <w:rsid w:val="00944B78"/>
    <w:rsid w:val="00954FD0"/>
    <w:rsid w:val="00955162"/>
    <w:rsid w:val="00955B28"/>
    <w:rsid w:val="0096119F"/>
    <w:rsid w:val="00962F3B"/>
    <w:rsid w:val="00970653"/>
    <w:rsid w:val="00973541"/>
    <w:rsid w:val="00976035"/>
    <w:rsid w:val="00976B37"/>
    <w:rsid w:val="009861D6"/>
    <w:rsid w:val="00997042"/>
    <w:rsid w:val="009A5009"/>
    <w:rsid w:val="009B108B"/>
    <w:rsid w:val="009B329D"/>
    <w:rsid w:val="009B5E6B"/>
    <w:rsid w:val="009C16FB"/>
    <w:rsid w:val="009C3468"/>
    <w:rsid w:val="009C5C74"/>
    <w:rsid w:val="009C5F02"/>
    <w:rsid w:val="009C6C34"/>
    <w:rsid w:val="009C7E72"/>
    <w:rsid w:val="009C7E75"/>
    <w:rsid w:val="009D0A7F"/>
    <w:rsid w:val="009D4131"/>
    <w:rsid w:val="009E75C7"/>
    <w:rsid w:val="009F0462"/>
    <w:rsid w:val="009F0688"/>
    <w:rsid w:val="009F4831"/>
    <w:rsid w:val="009F66D4"/>
    <w:rsid w:val="009F7574"/>
    <w:rsid w:val="00A0246A"/>
    <w:rsid w:val="00A0293A"/>
    <w:rsid w:val="00A044E0"/>
    <w:rsid w:val="00A06B19"/>
    <w:rsid w:val="00A1348D"/>
    <w:rsid w:val="00A14939"/>
    <w:rsid w:val="00A161BA"/>
    <w:rsid w:val="00A21250"/>
    <w:rsid w:val="00A232E2"/>
    <w:rsid w:val="00A27082"/>
    <w:rsid w:val="00A27C3A"/>
    <w:rsid w:val="00A31FBA"/>
    <w:rsid w:val="00A353CF"/>
    <w:rsid w:val="00A41BB1"/>
    <w:rsid w:val="00A425FB"/>
    <w:rsid w:val="00A46DCA"/>
    <w:rsid w:val="00A50AA3"/>
    <w:rsid w:val="00A54BF6"/>
    <w:rsid w:val="00A57E70"/>
    <w:rsid w:val="00A6053F"/>
    <w:rsid w:val="00A60594"/>
    <w:rsid w:val="00A60BA3"/>
    <w:rsid w:val="00A62E9D"/>
    <w:rsid w:val="00A66685"/>
    <w:rsid w:val="00A7240A"/>
    <w:rsid w:val="00A738CD"/>
    <w:rsid w:val="00A83F53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1810"/>
    <w:rsid w:val="00AC60E5"/>
    <w:rsid w:val="00AC7C98"/>
    <w:rsid w:val="00AD0F06"/>
    <w:rsid w:val="00AD3A21"/>
    <w:rsid w:val="00AD53BB"/>
    <w:rsid w:val="00AF3011"/>
    <w:rsid w:val="00AF5035"/>
    <w:rsid w:val="00AF5063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223B6"/>
    <w:rsid w:val="00B30978"/>
    <w:rsid w:val="00B31A4B"/>
    <w:rsid w:val="00B32256"/>
    <w:rsid w:val="00B32B20"/>
    <w:rsid w:val="00B32E74"/>
    <w:rsid w:val="00B34AEA"/>
    <w:rsid w:val="00B4130C"/>
    <w:rsid w:val="00B41849"/>
    <w:rsid w:val="00B436BD"/>
    <w:rsid w:val="00B438F6"/>
    <w:rsid w:val="00B50C38"/>
    <w:rsid w:val="00B55E69"/>
    <w:rsid w:val="00B56123"/>
    <w:rsid w:val="00B745E3"/>
    <w:rsid w:val="00B86681"/>
    <w:rsid w:val="00B86E39"/>
    <w:rsid w:val="00B91157"/>
    <w:rsid w:val="00B93CCA"/>
    <w:rsid w:val="00B97958"/>
    <w:rsid w:val="00BA22A8"/>
    <w:rsid w:val="00BA5737"/>
    <w:rsid w:val="00BA5E70"/>
    <w:rsid w:val="00BB7B15"/>
    <w:rsid w:val="00BC36D1"/>
    <w:rsid w:val="00BC65B7"/>
    <w:rsid w:val="00BD5A5E"/>
    <w:rsid w:val="00BE4EFC"/>
    <w:rsid w:val="00C01803"/>
    <w:rsid w:val="00C034A4"/>
    <w:rsid w:val="00C047B1"/>
    <w:rsid w:val="00C067DD"/>
    <w:rsid w:val="00C070B6"/>
    <w:rsid w:val="00C12322"/>
    <w:rsid w:val="00C133D3"/>
    <w:rsid w:val="00C2125D"/>
    <w:rsid w:val="00C21551"/>
    <w:rsid w:val="00C3211D"/>
    <w:rsid w:val="00C431D1"/>
    <w:rsid w:val="00C4785C"/>
    <w:rsid w:val="00C47B6E"/>
    <w:rsid w:val="00C51F59"/>
    <w:rsid w:val="00C5723F"/>
    <w:rsid w:val="00C6067D"/>
    <w:rsid w:val="00C622CC"/>
    <w:rsid w:val="00C63839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C755C"/>
    <w:rsid w:val="00CD1458"/>
    <w:rsid w:val="00CD6D9C"/>
    <w:rsid w:val="00CE076A"/>
    <w:rsid w:val="00CE3836"/>
    <w:rsid w:val="00CE468F"/>
    <w:rsid w:val="00CF2EF1"/>
    <w:rsid w:val="00CF33BF"/>
    <w:rsid w:val="00CF44DB"/>
    <w:rsid w:val="00CF54D8"/>
    <w:rsid w:val="00CF6F8B"/>
    <w:rsid w:val="00CF77A5"/>
    <w:rsid w:val="00D004FB"/>
    <w:rsid w:val="00D00591"/>
    <w:rsid w:val="00D11CDC"/>
    <w:rsid w:val="00D12481"/>
    <w:rsid w:val="00D127AB"/>
    <w:rsid w:val="00D12BE9"/>
    <w:rsid w:val="00D13E19"/>
    <w:rsid w:val="00D16466"/>
    <w:rsid w:val="00D20E8B"/>
    <w:rsid w:val="00D238D0"/>
    <w:rsid w:val="00D25479"/>
    <w:rsid w:val="00D302F8"/>
    <w:rsid w:val="00D32BA6"/>
    <w:rsid w:val="00D33721"/>
    <w:rsid w:val="00D369CC"/>
    <w:rsid w:val="00D4202F"/>
    <w:rsid w:val="00D42816"/>
    <w:rsid w:val="00D4470F"/>
    <w:rsid w:val="00D50BC6"/>
    <w:rsid w:val="00D527AC"/>
    <w:rsid w:val="00D53FB8"/>
    <w:rsid w:val="00D565AD"/>
    <w:rsid w:val="00D672E2"/>
    <w:rsid w:val="00D70394"/>
    <w:rsid w:val="00D703F6"/>
    <w:rsid w:val="00D72320"/>
    <w:rsid w:val="00D7313C"/>
    <w:rsid w:val="00D749EB"/>
    <w:rsid w:val="00D74B63"/>
    <w:rsid w:val="00D80E8C"/>
    <w:rsid w:val="00D81F56"/>
    <w:rsid w:val="00D8242E"/>
    <w:rsid w:val="00D837A1"/>
    <w:rsid w:val="00D910E8"/>
    <w:rsid w:val="00D91FEB"/>
    <w:rsid w:val="00D93ABA"/>
    <w:rsid w:val="00D94A60"/>
    <w:rsid w:val="00D9660E"/>
    <w:rsid w:val="00DA30CF"/>
    <w:rsid w:val="00DA76EC"/>
    <w:rsid w:val="00DB2337"/>
    <w:rsid w:val="00DB2CBC"/>
    <w:rsid w:val="00DB2E32"/>
    <w:rsid w:val="00DB3C24"/>
    <w:rsid w:val="00DB5B3D"/>
    <w:rsid w:val="00DC0A3A"/>
    <w:rsid w:val="00DC2283"/>
    <w:rsid w:val="00DC2468"/>
    <w:rsid w:val="00DC5DEE"/>
    <w:rsid w:val="00DC7174"/>
    <w:rsid w:val="00DE4F67"/>
    <w:rsid w:val="00DE72D3"/>
    <w:rsid w:val="00DF057B"/>
    <w:rsid w:val="00DF2630"/>
    <w:rsid w:val="00DF49A3"/>
    <w:rsid w:val="00DF5962"/>
    <w:rsid w:val="00E001D1"/>
    <w:rsid w:val="00E02DAB"/>
    <w:rsid w:val="00E04A92"/>
    <w:rsid w:val="00E04E90"/>
    <w:rsid w:val="00E0527A"/>
    <w:rsid w:val="00E11BFE"/>
    <w:rsid w:val="00E1429A"/>
    <w:rsid w:val="00E24317"/>
    <w:rsid w:val="00E24638"/>
    <w:rsid w:val="00E313A7"/>
    <w:rsid w:val="00E322E3"/>
    <w:rsid w:val="00E3713D"/>
    <w:rsid w:val="00E44497"/>
    <w:rsid w:val="00E45108"/>
    <w:rsid w:val="00E4717C"/>
    <w:rsid w:val="00E47E8C"/>
    <w:rsid w:val="00E565B2"/>
    <w:rsid w:val="00E57ECA"/>
    <w:rsid w:val="00E6373D"/>
    <w:rsid w:val="00E70010"/>
    <w:rsid w:val="00E72C3C"/>
    <w:rsid w:val="00E73D69"/>
    <w:rsid w:val="00E74EE9"/>
    <w:rsid w:val="00E751FE"/>
    <w:rsid w:val="00E761B5"/>
    <w:rsid w:val="00E81CF1"/>
    <w:rsid w:val="00E82171"/>
    <w:rsid w:val="00E83D3C"/>
    <w:rsid w:val="00E84423"/>
    <w:rsid w:val="00E847A3"/>
    <w:rsid w:val="00E861A5"/>
    <w:rsid w:val="00E86224"/>
    <w:rsid w:val="00E905E0"/>
    <w:rsid w:val="00E91758"/>
    <w:rsid w:val="00E97DB0"/>
    <w:rsid w:val="00EA0BB9"/>
    <w:rsid w:val="00EA217A"/>
    <w:rsid w:val="00EA4D29"/>
    <w:rsid w:val="00EA4E1C"/>
    <w:rsid w:val="00EA6559"/>
    <w:rsid w:val="00EA7E70"/>
    <w:rsid w:val="00EB0EC5"/>
    <w:rsid w:val="00EB2021"/>
    <w:rsid w:val="00EB2E81"/>
    <w:rsid w:val="00EC0A54"/>
    <w:rsid w:val="00EC18C6"/>
    <w:rsid w:val="00EC2966"/>
    <w:rsid w:val="00ED56DA"/>
    <w:rsid w:val="00EE008F"/>
    <w:rsid w:val="00EE0807"/>
    <w:rsid w:val="00EE189D"/>
    <w:rsid w:val="00EE66EB"/>
    <w:rsid w:val="00EF1458"/>
    <w:rsid w:val="00F02ED7"/>
    <w:rsid w:val="00F037BA"/>
    <w:rsid w:val="00F04571"/>
    <w:rsid w:val="00F05544"/>
    <w:rsid w:val="00F10F84"/>
    <w:rsid w:val="00F1158C"/>
    <w:rsid w:val="00F11E80"/>
    <w:rsid w:val="00F13ABF"/>
    <w:rsid w:val="00F144A5"/>
    <w:rsid w:val="00F1519B"/>
    <w:rsid w:val="00F215E6"/>
    <w:rsid w:val="00F24108"/>
    <w:rsid w:val="00F320AE"/>
    <w:rsid w:val="00F35D02"/>
    <w:rsid w:val="00F36952"/>
    <w:rsid w:val="00F37B83"/>
    <w:rsid w:val="00F40970"/>
    <w:rsid w:val="00F45A6E"/>
    <w:rsid w:val="00F60C7A"/>
    <w:rsid w:val="00F6160A"/>
    <w:rsid w:val="00F64072"/>
    <w:rsid w:val="00F7339E"/>
    <w:rsid w:val="00F73B51"/>
    <w:rsid w:val="00F7468B"/>
    <w:rsid w:val="00F756A6"/>
    <w:rsid w:val="00F809FD"/>
    <w:rsid w:val="00F83F0D"/>
    <w:rsid w:val="00F84AF8"/>
    <w:rsid w:val="00F87789"/>
    <w:rsid w:val="00F90822"/>
    <w:rsid w:val="00F9176C"/>
    <w:rsid w:val="00F92A05"/>
    <w:rsid w:val="00F93B86"/>
    <w:rsid w:val="00F94893"/>
    <w:rsid w:val="00F96339"/>
    <w:rsid w:val="00F97160"/>
    <w:rsid w:val="00FB0D79"/>
    <w:rsid w:val="00FB1FFB"/>
    <w:rsid w:val="00FB52D1"/>
    <w:rsid w:val="00FB6310"/>
    <w:rsid w:val="00FC0E5A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qFormat/>
  </w:style>
  <w:style w:type="character" w:customStyle="1" w:styleId="CommentaireCar">
    <w:name w:val="Commentaire Car"/>
    <w:basedOn w:val="Policepardfaut"/>
    <w:link w:val="Commentaire"/>
    <w:qFormat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character" w:customStyle="1" w:styleId="fontstyle01">
    <w:name w:val="fontstyle01"/>
    <w:basedOn w:val="Policepardfaut"/>
    <w:rsid w:val="00031D7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031D7C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F809FD"/>
    <w:pPr>
      <w:spacing w:after="0" w:line="240" w:lineRule="auto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9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2B5685-4940-4675-B606-297EF31DF4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62ba7b66-661a-4153-8369-cdda4dc16f32"/>
  </ds:schemaRefs>
</ds:datastoreItem>
</file>

<file path=customXml/itemProps4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11</Pages>
  <Words>3108</Words>
  <Characters>17095</Characters>
  <Application>Microsoft Office Word</Application>
  <DocSecurity>0</DocSecurity>
  <Lines>142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20163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Laetitia Echelard</cp:lastModifiedBy>
  <cp:revision>10</cp:revision>
  <cp:lastPrinted>2012-02-22T13:14:00Z</cp:lastPrinted>
  <dcterms:created xsi:type="dcterms:W3CDTF">2024-12-13T15:58:00Z</dcterms:created>
  <dcterms:modified xsi:type="dcterms:W3CDTF">2025-06-24T05:37:00Z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